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3A97E0B2"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4D3888">
        <w:rPr>
          <w:b/>
        </w:rPr>
        <w:t>4</w:t>
      </w:r>
      <w:r w:rsidR="008A3E72">
        <w:rPr>
          <w:b/>
        </w:rPr>
        <w:t xml:space="preserve">. </w:t>
      </w:r>
      <w:r w:rsidR="00132C2C">
        <w:rPr>
          <w:b/>
        </w:rPr>
        <w:t>č</w:t>
      </w:r>
      <w:r w:rsidR="008A3E72" w:rsidRPr="008A3E72">
        <w:rPr>
          <w:b/>
        </w:rPr>
        <w:t>ást</w:t>
      </w:r>
      <w:r w:rsidR="00132C2C">
        <w:rPr>
          <w:b/>
        </w:rPr>
        <w:t xml:space="preserve"> -</w:t>
      </w:r>
      <w:r w:rsidRPr="008A3E72">
        <w:rPr>
          <w:b/>
        </w:rPr>
        <w:t xml:space="preserve"> </w:t>
      </w:r>
      <w:r w:rsidRPr="009E2557">
        <w:rPr>
          <w:b/>
        </w:rPr>
        <w:t xml:space="preserve"> </w:t>
      </w:r>
      <w:r w:rsidR="004D3888">
        <w:rPr>
          <w:b/>
        </w:rPr>
        <w:t>KOLPOSKOP</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BEEF07C" w14:textId="622231A1" w:rsidR="004D4C79" w:rsidRDefault="00481AF9" w:rsidP="004D4C79">
      <w:pPr>
        <w:pStyle w:val="Odstavecseseznamem"/>
        <w:numPr>
          <w:ilvl w:val="0"/>
          <w:numId w:val="34"/>
        </w:numPr>
        <w:rPr>
          <w:rFonts w:cs="Tahoma"/>
          <w:b/>
          <w:color w:val="000000"/>
          <w:lang w:eastAsia="cs-CZ"/>
        </w:rPr>
      </w:pPr>
      <w:r>
        <w:rPr>
          <w:rFonts w:cs="Tahoma"/>
          <w:b/>
          <w:color w:val="000000"/>
          <w:lang w:eastAsia="cs-CZ"/>
        </w:rPr>
        <w:t xml:space="preserve">kolposkop  </w:t>
      </w:r>
      <w:r w:rsidR="004D4C79">
        <w:rPr>
          <w:rFonts w:cs="Tahoma"/>
          <w:b/>
          <w:color w:val="000000"/>
          <w:lang w:eastAsia="cs-CZ"/>
        </w:rPr>
        <w:t xml:space="preserve">– </w:t>
      </w:r>
      <w:r>
        <w:rPr>
          <w:rFonts w:cs="Tahoma"/>
          <w:b/>
          <w:color w:val="000000"/>
          <w:lang w:eastAsia="cs-CZ"/>
        </w:rPr>
        <w:t>1</w:t>
      </w:r>
      <w:r w:rsidR="004709A5">
        <w:rPr>
          <w:rFonts w:cs="Tahoma"/>
          <w:b/>
          <w:color w:val="000000"/>
          <w:lang w:eastAsia="cs-CZ"/>
        </w:rPr>
        <w:t xml:space="preserve"> </w:t>
      </w:r>
      <w:r w:rsidR="008A3E72">
        <w:rPr>
          <w:rFonts w:cs="Tahoma"/>
          <w:b/>
          <w:color w:val="000000"/>
          <w:lang w:eastAsia="cs-CZ"/>
        </w:rPr>
        <w:t>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lastRenderedPageBreak/>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6AC63BCC"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w:t>
      </w:r>
      <w:ins w:id="0" w:author="Bena Marek" w:date="2019-03-18T20:44:00Z">
        <w:r w:rsidR="00333E8F">
          <w:rPr>
            <w:rFonts w:eastAsia="Arial" w:cs="Arial"/>
            <w:color w:val="000000"/>
            <w:kern w:val="1"/>
            <w:lang w:eastAsia="hi-IN" w:bidi="hi-IN"/>
          </w:rPr>
          <w:t>4</w:t>
        </w:r>
      </w:ins>
      <w:bookmarkStart w:id="1" w:name="_GoBack"/>
      <w:bookmarkEnd w:id="1"/>
      <w:del w:id="2" w:author="Bena Marek" w:date="2019-03-18T20:43:00Z">
        <w:r w:rsidRPr="00FA5D96" w:rsidDel="00333E8F">
          <w:rPr>
            <w:rFonts w:eastAsia="Arial" w:cs="Arial"/>
            <w:color w:val="000000"/>
            <w:kern w:val="1"/>
            <w:lang w:eastAsia="hi-IN" w:bidi="hi-IN"/>
          </w:rPr>
          <w:delText>1</w:delText>
        </w:r>
      </w:del>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248B4"/>
    <w:rsid w:val="00333E8F"/>
    <w:rsid w:val="003350E7"/>
    <w:rsid w:val="00347CE7"/>
    <w:rsid w:val="00352DAE"/>
    <w:rsid w:val="003653BA"/>
    <w:rsid w:val="00367502"/>
    <w:rsid w:val="003D266D"/>
    <w:rsid w:val="003D3B1F"/>
    <w:rsid w:val="003D579B"/>
    <w:rsid w:val="003E2EC3"/>
    <w:rsid w:val="003E7FC3"/>
    <w:rsid w:val="003F1D92"/>
    <w:rsid w:val="00404FCA"/>
    <w:rsid w:val="004173B9"/>
    <w:rsid w:val="00444884"/>
    <w:rsid w:val="004528ED"/>
    <w:rsid w:val="004709A5"/>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67A10"/>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7EF3D859-ED0E-4E75-9D79-336EF9592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4B1DE3-F225-431A-89B6-835E3B5BB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6</Pages>
  <Words>1919</Words>
  <Characters>11327</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Bena Marek</cp:lastModifiedBy>
  <cp:revision>22</cp:revision>
  <dcterms:created xsi:type="dcterms:W3CDTF">2018-04-23T15:20:00Z</dcterms:created>
  <dcterms:modified xsi:type="dcterms:W3CDTF">2019-03-18T19:44:00Z</dcterms:modified>
</cp:coreProperties>
</file>